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DB78A0" w:rsidP="0089026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DB78A0">
              <w:rPr>
                <w:b/>
                <w:sz w:val="26"/>
                <w:szCs w:val="26"/>
                <w:lang w:val="en-US"/>
              </w:rPr>
              <w:t>203B_100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A635A" w:rsidRDefault="0089026D" w:rsidP="0089026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89026D">
              <w:rPr>
                <w:b/>
                <w:sz w:val="26"/>
                <w:szCs w:val="26"/>
                <w:lang w:val="en-US"/>
              </w:rPr>
              <w:t>2061811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89026D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026D" w:rsidRPr="002C0290" w:rsidRDefault="0089026D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89026D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89026D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89026D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89026D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89026D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26D" w:rsidRPr="002C0290" w:rsidRDefault="0089026D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F54CB">
        <w:rPr>
          <w:b/>
          <w:sz w:val="26"/>
          <w:szCs w:val="26"/>
        </w:rPr>
        <w:t>(</w:t>
      </w:r>
      <w:r w:rsidR="003F0767" w:rsidRPr="00F544E7">
        <w:rPr>
          <w:b/>
          <w:sz w:val="26"/>
          <w:szCs w:val="26"/>
        </w:rPr>
        <w:t>Б</w:t>
      </w:r>
      <w:r w:rsidR="008F54CB">
        <w:rPr>
          <w:b/>
          <w:sz w:val="26"/>
          <w:szCs w:val="26"/>
        </w:rPr>
        <w:t>олт М6х</w:t>
      </w:r>
      <w:r w:rsidR="003F0767" w:rsidRPr="00F544E7">
        <w:rPr>
          <w:b/>
          <w:sz w:val="26"/>
          <w:szCs w:val="26"/>
        </w:rPr>
        <w:t>40</w:t>
      </w:r>
      <w:r w:rsidR="008F54CB">
        <w:rPr>
          <w:b/>
          <w:sz w:val="26"/>
          <w:szCs w:val="26"/>
        </w:rPr>
        <w:t>)</w:t>
      </w:r>
      <w:r w:rsidR="00F544E7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F54CB" w:rsidRDefault="008F54CB" w:rsidP="008F54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F54CB" w:rsidRDefault="008F54CB" w:rsidP="008F54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F54CB" w:rsidRDefault="008F54CB" w:rsidP="008F54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F54CB" w:rsidRDefault="008F54CB" w:rsidP="008F54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8F54CB" w:rsidRDefault="008F54CB" w:rsidP="008F54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89026D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F54CB" w:rsidRDefault="008F54CB" w:rsidP="008F54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F54CB" w:rsidRDefault="008F54CB" w:rsidP="008F54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F54CB" w:rsidRDefault="008F54CB" w:rsidP="008F54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F54CB" w:rsidRDefault="008F54CB" w:rsidP="008F54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F54CB" w:rsidRDefault="008F54CB" w:rsidP="008F54C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F54CB" w:rsidRDefault="008F54CB" w:rsidP="008F54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F54CB" w:rsidRDefault="008F54CB" w:rsidP="008F54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F54CB" w:rsidRDefault="008F54CB" w:rsidP="008F54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F54CB" w:rsidRDefault="008F54CB" w:rsidP="008F54CB">
      <w:pPr>
        <w:spacing w:line="276" w:lineRule="auto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F54CB" w:rsidRDefault="008F54CB" w:rsidP="008F54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F54CB" w:rsidRDefault="008F54CB" w:rsidP="008F54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F54CB" w:rsidRDefault="008F54CB" w:rsidP="008F54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F54CB" w:rsidRDefault="008F54CB" w:rsidP="008F54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F54CB" w:rsidRDefault="008F54CB" w:rsidP="008F54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F54CB" w:rsidRDefault="008F54CB" w:rsidP="008F54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F54CB" w:rsidRDefault="008F54CB" w:rsidP="008F54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F54CB" w:rsidRDefault="008F54CB" w:rsidP="008F54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F54CB" w:rsidRDefault="008F54CB" w:rsidP="008F54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9026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8F54CB" w:rsidRDefault="008F54CB" w:rsidP="008F54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54CB" w:rsidRDefault="008F54CB" w:rsidP="008F54CB">
      <w:pPr>
        <w:rPr>
          <w:sz w:val="26"/>
          <w:szCs w:val="26"/>
        </w:rPr>
      </w:pPr>
    </w:p>
    <w:p w:rsidR="0089026D" w:rsidRDefault="0089026D" w:rsidP="008F54CB">
      <w:pPr>
        <w:rPr>
          <w:sz w:val="26"/>
          <w:szCs w:val="26"/>
        </w:rPr>
      </w:pPr>
    </w:p>
    <w:p w:rsidR="0089026D" w:rsidRDefault="0089026D" w:rsidP="008F54CB">
      <w:pPr>
        <w:rPr>
          <w:sz w:val="26"/>
          <w:szCs w:val="26"/>
        </w:rPr>
      </w:pPr>
    </w:p>
    <w:p w:rsidR="0089026D" w:rsidRDefault="0089026D" w:rsidP="008F54CB">
      <w:pPr>
        <w:rPr>
          <w:sz w:val="26"/>
          <w:szCs w:val="26"/>
        </w:rPr>
      </w:pPr>
    </w:p>
    <w:p w:rsidR="008F54CB" w:rsidRDefault="008F54CB" w:rsidP="008F54CB">
      <w:pPr>
        <w:rPr>
          <w:sz w:val="26"/>
          <w:szCs w:val="26"/>
        </w:rPr>
      </w:pPr>
    </w:p>
    <w:p w:rsidR="0089026D" w:rsidRPr="00CB6078" w:rsidRDefault="0089026D" w:rsidP="0089026D">
      <w:pPr>
        <w:ind w:firstLine="0"/>
        <w:rPr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8F54C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7EB" w:rsidRDefault="008407EB">
      <w:r>
        <w:separator/>
      </w:r>
    </w:p>
  </w:endnote>
  <w:endnote w:type="continuationSeparator" w:id="0">
    <w:p w:rsidR="008407EB" w:rsidRDefault="00840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7EB" w:rsidRDefault="008407EB">
      <w:r>
        <w:separator/>
      </w:r>
    </w:p>
  </w:footnote>
  <w:footnote w:type="continuationSeparator" w:id="0">
    <w:p w:rsidR="008407EB" w:rsidRDefault="00840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049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7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9B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4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570A6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8FD"/>
    <w:rsid w:val="003918DA"/>
    <w:rsid w:val="00391F3C"/>
    <w:rsid w:val="00393C53"/>
    <w:rsid w:val="00395E7A"/>
    <w:rsid w:val="0039649E"/>
    <w:rsid w:val="003A2528"/>
    <w:rsid w:val="003A2F10"/>
    <w:rsid w:val="003A4892"/>
    <w:rsid w:val="003A635A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0767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3DE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568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07EB"/>
    <w:rsid w:val="00841A2F"/>
    <w:rsid w:val="00841EA2"/>
    <w:rsid w:val="00842C0C"/>
    <w:rsid w:val="008433F9"/>
    <w:rsid w:val="00843B4D"/>
    <w:rsid w:val="008474EC"/>
    <w:rsid w:val="00847926"/>
    <w:rsid w:val="00850154"/>
    <w:rsid w:val="008520D0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026D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514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4CB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B78A0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4E7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195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5F50-490C-4D29-8EF0-EE2C22C9665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E47EFB-87A2-4EC4-976A-4651140BA2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F93FA1-E028-4442-8D0E-501D560A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DD4EFC-0E8D-479A-A743-09620221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713</Words>
  <Characters>5137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2016-09-28T07:33:00Z</dcterms:created>
  <dcterms:modified xsi:type="dcterms:W3CDTF">2016-09-28T07:33:00Z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